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4BEEE7FE" w:rsidR="00F85137" w:rsidRPr="00D30FDF" w:rsidRDefault="000D7903" w:rsidP="00F31821">
      <w:pPr>
        <w:pStyle w:val="CTL"/>
        <w:numPr>
          <w:ilvl w:val="1"/>
          <w:numId w:val="31"/>
        </w:numPr>
        <w:spacing w:after="60" w:line="24" w:lineRule="atLeast"/>
        <w:ind w:left="567" w:hanging="567"/>
        <w:rPr>
          <w:rFonts w:ascii="Arial Narrow" w:hAnsi="Arial Narrow" w:cs="Calibri"/>
          <w:bCs/>
          <w:szCs w:val="24"/>
        </w:rPr>
      </w:pPr>
      <w:r w:rsidRPr="00D30FDF">
        <w:rPr>
          <w:rFonts w:ascii="Arial Narrow" w:hAnsi="Arial Narrow" w:cs="Calibri"/>
          <w:bCs/>
          <w:szCs w:val="24"/>
        </w:rPr>
        <w:t>Kupujúci</w:t>
      </w:r>
      <w:r w:rsidR="00DE521C" w:rsidRPr="00D30FDF">
        <w:rPr>
          <w:rFonts w:ascii="Arial Narrow" w:hAnsi="Arial Narrow" w:cs="Calibri"/>
          <w:bCs/>
          <w:szCs w:val="24"/>
        </w:rPr>
        <w:t xml:space="preserve"> prostredníctvom DNS v súlade s príslušnými ustanoveniami zákona o verejnom obstarávaní zrealizoval konkrétne obstarávanie na predmet zákazky </w:t>
      </w:r>
      <w:r w:rsidR="0032331A" w:rsidRPr="00D30FDF">
        <w:rPr>
          <w:rFonts w:ascii="Arial Narrow" w:hAnsi="Arial Narrow" w:cs="Calibri"/>
          <w:bCs/>
          <w:szCs w:val="24"/>
        </w:rPr>
        <w:t>„</w:t>
      </w:r>
      <w:r w:rsidR="00F31821" w:rsidRPr="00F31821">
        <w:rPr>
          <w:rFonts w:ascii="Arial Narrow" w:hAnsi="Arial Narrow" w:cs="Calibri"/>
          <w:b/>
          <w:bCs/>
          <w:szCs w:val="24"/>
        </w:rPr>
        <w:t>Ochranné sklá a ochranné puzdrá na mobilné telefóny</w:t>
      </w:r>
      <w:r w:rsidR="00D30FDF" w:rsidRPr="00D30FDF">
        <w:rPr>
          <w:rFonts w:ascii="Arial Narrow" w:hAnsi="Arial Narrow" w:cs="Calibri"/>
          <w:b/>
          <w:bCs/>
          <w:szCs w:val="24"/>
        </w:rPr>
        <w:t xml:space="preserve"> </w:t>
      </w:r>
      <w:r w:rsidR="003A0FD0" w:rsidRPr="00D30FDF">
        <w:rPr>
          <w:rFonts w:ascii="Arial Narrow" w:hAnsi="Arial Narrow" w:cs="Calibri"/>
          <w:b/>
          <w:bCs/>
          <w:szCs w:val="24"/>
        </w:rPr>
        <w:t xml:space="preserve">(ID zákazky </w:t>
      </w:r>
      <w:r w:rsidR="00F31821">
        <w:rPr>
          <w:rFonts w:ascii="Arial Narrow" w:hAnsi="Arial Narrow" w:cs="Calibri"/>
          <w:b/>
          <w:bCs/>
          <w:szCs w:val="24"/>
        </w:rPr>
        <w:t>68077</w:t>
      </w:r>
      <w:r w:rsidR="003A0FD0" w:rsidRPr="00D30FDF">
        <w:rPr>
          <w:rFonts w:ascii="Arial Narrow" w:hAnsi="Arial Narrow" w:cs="Calibri"/>
          <w:b/>
          <w:bCs/>
          <w:szCs w:val="24"/>
        </w:rPr>
        <w:t>)</w:t>
      </w:r>
      <w:r w:rsidR="00F85137" w:rsidRPr="00D30FDF">
        <w:rPr>
          <w:rFonts w:ascii="Arial Narrow" w:hAnsi="Arial Narrow" w:cs="Calibri"/>
          <w:bCs/>
          <w:szCs w:val="24"/>
        </w:rPr>
        <w:t>“</w:t>
      </w:r>
      <w:r w:rsidR="0032331A" w:rsidRPr="00D30FDF">
        <w:rPr>
          <w:rFonts w:ascii="Arial Narrow" w:hAnsi="Arial Narrow" w:cs="Calibri"/>
          <w:bCs/>
          <w:szCs w:val="24"/>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5FC5B86A" w:rsidR="00BE7D8F" w:rsidRPr="00171AB9" w:rsidRDefault="0043329B" w:rsidP="00D30FDF">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r w:rsidR="00D30FDF" w:rsidRPr="00993EAC">
        <w:rPr>
          <w:rFonts w:ascii="Arial Narrow" w:hAnsi="Arial Narrow"/>
          <w:szCs w:val="24"/>
        </w:rPr>
        <w:t xml:space="preserve">najneskôr </w:t>
      </w:r>
      <w:r w:rsidR="00D30FDF" w:rsidRPr="00993EAC">
        <w:rPr>
          <w:rFonts w:ascii="Arial Narrow" w:hAnsi="Arial Narrow"/>
          <w:b/>
          <w:szCs w:val="24"/>
        </w:rPr>
        <w:t xml:space="preserve">do </w:t>
      </w:r>
      <w:r w:rsidR="00F31821">
        <w:rPr>
          <w:rFonts w:ascii="Arial Narrow" w:hAnsi="Arial Narrow"/>
          <w:b/>
          <w:szCs w:val="24"/>
        </w:rPr>
        <w:t>tridsať</w:t>
      </w:r>
      <w:r w:rsidR="00D30FDF" w:rsidRPr="00993EAC">
        <w:rPr>
          <w:rFonts w:ascii="Arial Narrow" w:hAnsi="Arial Narrow"/>
          <w:b/>
          <w:szCs w:val="24"/>
        </w:rPr>
        <w:t xml:space="preserve"> (</w:t>
      </w:r>
      <w:r w:rsidR="00F31821">
        <w:rPr>
          <w:rFonts w:ascii="Arial Narrow" w:hAnsi="Arial Narrow"/>
          <w:b/>
          <w:szCs w:val="24"/>
        </w:rPr>
        <w:t>3</w:t>
      </w:r>
      <w:r w:rsidR="00993EAC" w:rsidRPr="00993EAC">
        <w:rPr>
          <w:rFonts w:ascii="Arial Narrow" w:hAnsi="Arial Narrow"/>
          <w:b/>
          <w:szCs w:val="24"/>
        </w:rPr>
        <w:t>0</w:t>
      </w:r>
      <w:r w:rsidR="00D30FDF" w:rsidRPr="00993EAC">
        <w:rPr>
          <w:rFonts w:ascii="Arial Narrow" w:hAnsi="Arial Narrow"/>
          <w:b/>
          <w:szCs w:val="24"/>
        </w:rPr>
        <w:t>) dní</w:t>
      </w:r>
      <w:r w:rsidR="00D30FDF" w:rsidRPr="00993EAC">
        <w:rPr>
          <w:rFonts w:ascii="Arial Narrow" w:hAnsi="Arial Narrow"/>
          <w:szCs w:val="24"/>
        </w:rPr>
        <w:t xml:space="preserve"> odo</w:t>
      </w:r>
      <w:r w:rsidR="00D30FDF" w:rsidRPr="00D30FDF">
        <w:rPr>
          <w:rFonts w:ascii="Arial Narrow" w:hAnsi="Arial Narrow"/>
          <w:szCs w:val="24"/>
        </w:rPr>
        <w:t xml:space="preserve"> dňa nadobudnutia účinnosti tejto zmluvy.</w:t>
      </w:r>
      <w:r w:rsidR="00171AB9">
        <w:rPr>
          <w:rFonts w:ascii="Arial Narrow" w:hAnsi="Arial Narrow"/>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624A015"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ins w:id="0" w:author="Emília Ochodnická" w:date="2025-06-18T17:42:00Z">
        <w:r w:rsidR="0048521D">
          <w:rPr>
            <w:rFonts w:ascii="Arial Narrow" w:hAnsi="Arial Narrow"/>
            <w:szCs w:val="24"/>
          </w:rPr>
          <w:t> </w:t>
        </w:r>
      </w:ins>
      <w:del w:id="1" w:author="Emília Ochodnická" w:date="2025-06-18T17:42:00Z">
        <w:r w:rsidR="00093A49" w:rsidDel="0048521D">
          <w:rPr>
            <w:rFonts w:ascii="Arial Narrow" w:hAnsi="Arial Narrow"/>
            <w:szCs w:val="24"/>
          </w:rPr>
          <w:delText xml:space="preserve"> </w:delText>
        </w:r>
      </w:del>
      <w:r w:rsidR="00093A49">
        <w:rPr>
          <w:rFonts w:ascii="Arial Narrow" w:hAnsi="Arial Narrow"/>
          <w:szCs w:val="24"/>
        </w:rPr>
        <w:t>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F91E26A"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55A486F3"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w:t>
      </w:r>
      <w:r w:rsidR="007E32C3">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80B7EF9" w14:textId="135BD2B9" w:rsidR="00FC2417" w:rsidRPr="0048521D" w:rsidRDefault="00FB29B1" w:rsidP="0048521D">
      <w:pPr>
        <w:pStyle w:val="CTL"/>
        <w:numPr>
          <w:ilvl w:val="1"/>
          <w:numId w:val="14"/>
        </w:numPr>
        <w:spacing w:after="60" w:line="24" w:lineRule="atLeast"/>
        <w:ind w:left="567" w:hanging="567"/>
        <w:rPr>
          <w:rFonts w:ascii="Arial Narrow" w:hAnsi="Arial Narrow"/>
          <w:szCs w:val="24"/>
        </w:rPr>
      </w:pPr>
      <w:r>
        <w:rPr>
          <w:rFonts w:ascii="Arial Narrow" w:hAnsi="Arial Narrow"/>
          <w:szCs w:val="24"/>
        </w:rPr>
        <w:t>Kúpna cena</w:t>
      </w:r>
      <w:r w:rsidR="005D55E8" w:rsidRPr="00560622">
        <w:rPr>
          <w:rFonts w:ascii="Arial Narrow" w:hAnsi="Arial Narrow"/>
          <w:szCs w:val="24"/>
        </w:rPr>
        <w:t xml:space="preserve"> je stanovená v súlade so zákonom </w:t>
      </w:r>
      <w:r>
        <w:rPr>
          <w:rFonts w:ascii="Arial Narrow" w:hAnsi="Arial Narrow"/>
          <w:szCs w:val="24"/>
        </w:rPr>
        <w:t>Národnej rady Slovenskej republiky</w:t>
      </w:r>
      <w:r w:rsidR="005D55E8" w:rsidRPr="00560622">
        <w:rPr>
          <w:rFonts w:ascii="Arial Narrow" w:hAnsi="Arial Narrow"/>
          <w:szCs w:val="24"/>
        </w:rPr>
        <w:t xml:space="preserve"> č. </w:t>
      </w:r>
      <w:r w:rsidR="005D55E8" w:rsidRPr="0048521D">
        <w:rPr>
          <w:rFonts w:ascii="Arial Narrow" w:hAnsi="Arial Narrow"/>
          <w:szCs w:val="24"/>
        </w:rPr>
        <w:t>18/1996 Z. z. o cenách v znení neskorších predpisov</w:t>
      </w:r>
      <w:r w:rsidRPr="0048521D">
        <w:rPr>
          <w:rFonts w:ascii="Arial Narrow" w:hAnsi="Arial Narrow"/>
          <w:szCs w:val="24"/>
        </w:rPr>
        <w:t xml:space="preserve"> a vyhlášky Ministerstva financií Slovenskej republiky č.</w:t>
      </w:r>
      <w:r w:rsidR="0048521D">
        <w:rPr>
          <w:rFonts w:ascii="Arial Narrow" w:hAnsi="Arial Narrow"/>
          <w:szCs w:val="24"/>
        </w:rPr>
        <w:t> </w:t>
      </w:r>
      <w:r w:rsidRPr="0048521D">
        <w:rPr>
          <w:rFonts w:ascii="Arial Narrow" w:hAnsi="Arial Narrow"/>
          <w:szCs w:val="24"/>
        </w:rPr>
        <w:t xml:space="preserve">87/1996 </w:t>
      </w:r>
      <w:proofErr w:type="spellStart"/>
      <w:r w:rsidRPr="0048521D">
        <w:rPr>
          <w:rFonts w:ascii="Arial Narrow" w:hAnsi="Arial Narrow"/>
          <w:szCs w:val="24"/>
        </w:rPr>
        <w:t>Z.z</w:t>
      </w:r>
      <w:proofErr w:type="spellEnd"/>
      <w:r w:rsidRPr="0048521D">
        <w:rPr>
          <w:rFonts w:ascii="Arial Narrow" w:hAnsi="Arial Narrow"/>
          <w:szCs w:val="24"/>
        </w:rPr>
        <w:t>.</w:t>
      </w:r>
      <w:r w:rsidR="00FC2417" w:rsidRPr="0048521D">
        <w:rPr>
          <w:rFonts w:ascii="Arial Narrow" w:hAnsi="Arial Narrow"/>
          <w:szCs w:val="24"/>
        </w:rPr>
        <w:t>,</w:t>
      </w:r>
      <w:r w:rsidRPr="0048521D">
        <w:rPr>
          <w:rFonts w:ascii="Arial Narrow" w:hAnsi="Arial Narrow"/>
          <w:szCs w:val="24"/>
        </w:rPr>
        <w:t xml:space="preserve"> ktorou sa vykonáva zákon Národnej rady Slovenskej republiky č.18/1996 </w:t>
      </w:r>
      <w:proofErr w:type="spellStart"/>
      <w:r w:rsidRPr="0048521D">
        <w:rPr>
          <w:rFonts w:ascii="Arial Narrow" w:hAnsi="Arial Narrow"/>
          <w:szCs w:val="24"/>
        </w:rPr>
        <w:t>Z.z</w:t>
      </w:r>
      <w:proofErr w:type="spellEnd"/>
      <w:r w:rsidRPr="0048521D">
        <w:rPr>
          <w:rFonts w:ascii="Arial Narrow" w:hAnsi="Arial Narrow"/>
          <w:szCs w:val="24"/>
        </w:rPr>
        <w:t>. o cenách v znení neskorších predpisov dohodou,</w:t>
      </w:r>
      <w:r w:rsidR="00FC2417" w:rsidRPr="0048521D">
        <w:rPr>
          <w:rFonts w:ascii="Arial Narrow" w:hAnsi="Arial Narrow"/>
          <w:szCs w:val="24"/>
        </w:rPr>
        <w:t xml:space="preserve"> ako cena konečná, a je uvedená v prílohe č. </w:t>
      </w:r>
      <w:r w:rsidR="00560622" w:rsidRPr="0048521D">
        <w:rPr>
          <w:rFonts w:ascii="Arial Narrow" w:hAnsi="Arial Narrow"/>
          <w:szCs w:val="24"/>
        </w:rPr>
        <w:t>2</w:t>
      </w:r>
      <w:r w:rsidR="00F432CD" w:rsidRPr="0048521D">
        <w:rPr>
          <w:rFonts w:ascii="Arial Narrow" w:hAnsi="Arial Narrow"/>
          <w:szCs w:val="24"/>
        </w:rPr>
        <w:t xml:space="preserve"> </w:t>
      </w:r>
      <w:r w:rsidR="00FC2417" w:rsidRPr="0048521D">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0D1506DB" w:rsidR="00FC2417" w:rsidRPr="0048521D" w:rsidRDefault="00FC2417" w:rsidP="0048521D">
      <w:pPr>
        <w:pStyle w:val="CTL"/>
        <w:numPr>
          <w:ilvl w:val="1"/>
          <w:numId w:val="3"/>
        </w:numPr>
        <w:spacing w:after="0" w:line="24" w:lineRule="atLeast"/>
        <w:ind w:left="567" w:hanging="567"/>
        <w:rPr>
          <w:rFonts w:ascii="Arial Narrow" w:hAnsi="Arial Narrow"/>
          <w:szCs w:val="24"/>
        </w:rPr>
      </w:pPr>
      <w:r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sidR="00D43B58">
        <w:rPr>
          <w:rFonts w:ascii="Arial Narrow" w:hAnsi="Arial Narrow"/>
          <w:szCs w:val="24"/>
        </w:rPr>
        <w:t xml:space="preserve"> mesiacov </w:t>
      </w:r>
      <w:r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sidR="00D43B58">
        <w:rPr>
          <w:rFonts w:ascii="Arial Narrow" w:hAnsi="Arial Narrow"/>
          <w:color w:val="000000"/>
          <w:szCs w:val="24"/>
        </w:rPr>
        <w:t xml:space="preserve"> </w:t>
      </w:r>
      <w:r w:rsidR="0048521D">
        <w:rPr>
          <w:rFonts w:ascii="Arial Narrow" w:hAnsi="Arial Narrow"/>
          <w:color w:val="000000"/>
          <w:szCs w:val="24"/>
        </w:rPr>
        <w:br/>
      </w:r>
      <w:r w:rsidR="00E05266" w:rsidRPr="0048521D">
        <w:rPr>
          <w:rFonts w:ascii="Arial Narrow" w:hAnsi="Arial Narrow"/>
          <w:color w:val="000000"/>
          <w:szCs w:val="24"/>
        </w:rPr>
        <w:t>na záručnom liste alebo obale predmetu zmluvy nie je vyznačená dlhšia doba podľa záručných podmienok výrobcu</w:t>
      </w:r>
      <w:r w:rsidRPr="0048521D">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69050FF9"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1C0BE30" w:rsidR="00FC2417" w:rsidRPr="00560622"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 xml:space="preserve"> 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DE6E25"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r>
      <w:r w:rsidRPr="00DE6E25">
        <w:rPr>
          <w:rFonts w:ascii="Arial Narrow" w:hAnsi="Arial Narrow"/>
          <w:szCs w:val="24"/>
        </w:rPr>
        <w:t>Kupujúci má právo v prípade pochybností o kvalite predmetu zmluvy si vyžiadať vzorku</w:t>
      </w:r>
      <w:r w:rsidR="007F1800" w:rsidRPr="00DE6E25">
        <w:rPr>
          <w:rFonts w:ascii="Arial Narrow" w:hAnsi="Arial Narrow"/>
          <w:szCs w:val="24"/>
        </w:rPr>
        <w:t xml:space="preserve"> ktorejkoľvek</w:t>
      </w:r>
      <w:r w:rsidRPr="00DE6E25">
        <w:rPr>
          <w:rFonts w:ascii="Arial Narrow" w:hAnsi="Arial Narrow"/>
          <w:szCs w:val="24"/>
        </w:rPr>
        <w:t xml:space="preserve"> časti predmetu zmluvy na otestovanie, čo mu je predávajúci povinný poskytnúť do piatich (5) pracovných dní.</w:t>
      </w:r>
    </w:p>
    <w:p w14:paraId="0C7AE944" w14:textId="1F30A0D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DE6E25">
        <w:rPr>
          <w:rFonts w:ascii="Arial Narrow" w:hAnsi="Arial Narrow"/>
          <w:szCs w:val="24"/>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w:t>
      </w:r>
      <w:r>
        <w:rPr>
          <w:rFonts w:ascii="Arial Narrow" w:hAnsi="Arial Narrow"/>
          <w:sz w:val="22"/>
          <w:szCs w:val="22"/>
        </w:rPr>
        <w:t xml:space="preserve"> </w:t>
      </w: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77777777"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AF2136">
        <w:rPr>
          <w:rFonts w:ascii="Arial Narrow" w:hAnsi="Arial Narrow" w:cs="Calibri"/>
          <w:szCs w:val="24"/>
        </w:rPr>
        <w:t xml:space="preserve"> a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 xml:space="preserve">okolnosťami </w:t>
      </w:r>
      <w:r w:rsidR="00CE13E9" w:rsidRPr="00560622">
        <w:rPr>
          <w:rFonts w:ascii="Arial Narrow" w:hAnsi="Arial Narrow" w:cs="Calibri"/>
          <w:szCs w:val="24"/>
        </w:rPr>
        <w:lastRenderedPageBreak/>
        <w:t>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DE6E25"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4"/>
          <w:szCs w:val="24"/>
        </w:rPr>
      </w:pPr>
      <w:r w:rsidRPr="00DE6E25">
        <w:rPr>
          <w:rFonts w:ascii="Arial Narrow" w:hAnsi="Arial Narrow"/>
          <w:sz w:val="24"/>
          <w:szCs w:val="24"/>
        </w:rPr>
        <w:t>Kupujúci je oprávnený písomne odstúpiť od tejto zmluvy aj v prípade, ak:</w:t>
      </w:r>
    </w:p>
    <w:p w14:paraId="7981DAAE"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6F37FF">
        <w:rPr>
          <w:rFonts w:ascii="Arial Narrow" w:hAnsi="Arial Narrow" w:cs="Calibri"/>
          <w:sz w:val="24"/>
          <w:szCs w:val="24"/>
        </w:rPr>
        <w:t>proti predávajúcemu začalo konkurzné konanie alebo reštrukturalizácia,</w:t>
      </w:r>
    </w:p>
    <w:p w14:paraId="05AF2D24"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vstúpil do likvidácie,</w:t>
      </w:r>
    </w:p>
    <w:p w14:paraId="2C636F28"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lastRenderedPageBreak/>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7BFB6D4" w:rsidR="00FC2417" w:rsidRPr="00EF1759"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F92B8F">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bookmarkStart w:id="2" w:name="_GoBack"/>
      <w:r w:rsidR="00F432CD" w:rsidRPr="00EF1759">
        <w:rPr>
          <w:rFonts w:ascii="Arial Narrow" w:hAnsi="Arial Narrow"/>
          <w:sz w:val="24"/>
          <w:szCs w:val="24"/>
        </w:rPr>
        <w:t xml:space="preserve">Zverejnenie zmluvy v Centrálnom registri zmlúv zabezpečí </w:t>
      </w:r>
      <w:r w:rsidR="002A05ED" w:rsidRPr="00EF1759">
        <w:rPr>
          <w:rFonts w:ascii="Arial Narrow" w:hAnsi="Arial Narrow"/>
          <w:sz w:val="24"/>
          <w:szCs w:val="24"/>
        </w:rPr>
        <w:t>k</w:t>
      </w:r>
      <w:r w:rsidRPr="00EF1759">
        <w:rPr>
          <w:rFonts w:ascii="Arial Narrow" w:hAnsi="Arial Narrow"/>
          <w:sz w:val="24"/>
          <w:szCs w:val="24"/>
        </w:rPr>
        <w:t>upujúci.</w:t>
      </w:r>
    </w:p>
    <w:p w14:paraId="6DA8D282" w14:textId="0B043160" w:rsidR="0059331A" w:rsidRPr="00EF1759" w:rsidRDefault="00621437"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EF1759">
        <w:rPr>
          <w:rFonts w:ascii="Arial Narrow" w:hAnsi="Arial Narrow" w:cs="Calibri"/>
          <w:sz w:val="24"/>
          <w:szCs w:val="24"/>
        </w:rPr>
        <w:t>Táto zmluva je vyhotovená v elektronickej podobe s platnosťou originálu v súlade so zákonom č.</w:t>
      </w:r>
      <w:r w:rsidR="0048521D">
        <w:rPr>
          <w:rFonts w:ascii="Arial Narrow" w:hAnsi="Arial Narrow" w:cs="Calibri"/>
          <w:sz w:val="24"/>
          <w:szCs w:val="24"/>
        </w:rPr>
        <w:t> </w:t>
      </w:r>
      <w:r w:rsidRPr="00EF1759">
        <w:rPr>
          <w:rFonts w:ascii="Arial Narrow" w:hAnsi="Arial Narrow" w:cs="Calibri"/>
          <w:sz w:val="24"/>
          <w:szCs w:val="24"/>
        </w:rPr>
        <w:t>305/2013 Z. z. o elektronickej podobe výkonu pôsobnosti orgánov verejnej moci a o zmene a doplnení niektorých zákonov (zákon o e-</w:t>
      </w:r>
      <w:proofErr w:type="spellStart"/>
      <w:r w:rsidRPr="00EF1759">
        <w:rPr>
          <w:rFonts w:ascii="Arial Narrow" w:hAnsi="Arial Narrow" w:cs="Calibri"/>
          <w:sz w:val="24"/>
          <w:szCs w:val="24"/>
        </w:rPr>
        <w:t>Governmente</w:t>
      </w:r>
      <w:proofErr w:type="spellEnd"/>
      <w:r w:rsidRPr="00EF1759">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w:t>
      </w:r>
      <w:r w:rsidR="0048521D">
        <w:rPr>
          <w:rFonts w:ascii="Arial Narrow" w:hAnsi="Arial Narrow" w:cs="Calibri"/>
          <w:sz w:val="24"/>
          <w:szCs w:val="24"/>
        </w:rPr>
        <w:t> </w:t>
      </w:r>
      <w:r w:rsidRPr="00EF1759">
        <w:rPr>
          <w:rFonts w:ascii="Arial Narrow" w:hAnsi="Arial Narrow" w:cs="Calibri"/>
          <w:sz w:val="24"/>
          <w:szCs w:val="24"/>
        </w:rPr>
        <w:t>listinnej podobe sa zmluva vyhotovuje v troch (3) vyhotoveniach s platnosťou originálu, z toho dve (2) pre kupujúceho a jedna (1) pre predávajúceho.</w:t>
      </w:r>
    </w:p>
    <w:bookmarkEnd w:id="2"/>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F84BC" w14:textId="77777777" w:rsidR="00F60211" w:rsidRDefault="00F60211" w:rsidP="006E6235">
      <w:r>
        <w:separator/>
      </w:r>
    </w:p>
  </w:endnote>
  <w:endnote w:type="continuationSeparator" w:id="0">
    <w:p w14:paraId="5A78E7BF" w14:textId="77777777" w:rsidR="00F60211" w:rsidRDefault="00F60211"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A95A1C7"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DE6E25">
              <w:rPr>
                <w:bCs/>
                <w:noProof/>
              </w:rPr>
              <w:t>7</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DE6E25">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D5880" w14:textId="77777777" w:rsidR="00F60211" w:rsidRDefault="00F60211" w:rsidP="006E6235">
      <w:r>
        <w:separator/>
      </w:r>
    </w:p>
  </w:footnote>
  <w:footnote w:type="continuationSeparator" w:id="0">
    <w:p w14:paraId="5A697D41" w14:textId="77777777" w:rsidR="00F60211" w:rsidRDefault="00F60211"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7210"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mília Ochodnická">
    <w15:presenceInfo w15:providerId="None" w15:userId="Emília Ochodnick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71677"/>
    <w:rsid w:val="000815C8"/>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06983"/>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F49E2"/>
    <w:rsid w:val="002008A3"/>
    <w:rsid w:val="002134D8"/>
    <w:rsid w:val="00235B08"/>
    <w:rsid w:val="00257F9F"/>
    <w:rsid w:val="002672D5"/>
    <w:rsid w:val="002761BF"/>
    <w:rsid w:val="00285C9D"/>
    <w:rsid w:val="00286383"/>
    <w:rsid w:val="00287E51"/>
    <w:rsid w:val="00297497"/>
    <w:rsid w:val="002A05ED"/>
    <w:rsid w:val="002A0CAE"/>
    <w:rsid w:val="002A2DBE"/>
    <w:rsid w:val="002A377E"/>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21D"/>
    <w:rsid w:val="00485F33"/>
    <w:rsid w:val="004A1C28"/>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0CF4"/>
    <w:rsid w:val="00582DCF"/>
    <w:rsid w:val="0059331A"/>
    <w:rsid w:val="00594CE5"/>
    <w:rsid w:val="00595329"/>
    <w:rsid w:val="005965FF"/>
    <w:rsid w:val="005C2923"/>
    <w:rsid w:val="005C47AE"/>
    <w:rsid w:val="005C47C6"/>
    <w:rsid w:val="005C4D3C"/>
    <w:rsid w:val="005D1538"/>
    <w:rsid w:val="005D55E8"/>
    <w:rsid w:val="005E7BC5"/>
    <w:rsid w:val="005F0DEE"/>
    <w:rsid w:val="005F48EF"/>
    <w:rsid w:val="005F7CE1"/>
    <w:rsid w:val="006037E3"/>
    <w:rsid w:val="006056F6"/>
    <w:rsid w:val="00613A8C"/>
    <w:rsid w:val="006208A8"/>
    <w:rsid w:val="00621437"/>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1E45"/>
    <w:rsid w:val="006F37FF"/>
    <w:rsid w:val="006F3F15"/>
    <w:rsid w:val="006F78A8"/>
    <w:rsid w:val="00701D18"/>
    <w:rsid w:val="00704F9D"/>
    <w:rsid w:val="00706452"/>
    <w:rsid w:val="007301F2"/>
    <w:rsid w:val="00734EA2"/>
    <w:rsid w:val="00737FAA"/>
    <w:rsid w:val="00741744"/>
    <w:rsid w:val="00745187"/>
    <w:rsid w:val="00746C9F"/>
    <w:rsid w:val="00761A8E"/>
    <w:rsid w:val="0077096A"/>
    <w:rsid w:val="00772FCE"/>
    <w:rsid w:val="007859D9"/>
    <w:rsid w:val="00793C24"/>
    <w:rsid w:val="007A1CE8"/>
    <w:rsid w:val="007B453C"/>
    <w:rsid w:val="007C7F2F"/>
    <w:rsid w:val="007E2863"/>
    <w:rsid w:val="007E32C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3EAC"/>
    <w:rsid w:val="00994D9E"/>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003E7"/>
    <w:rsid w:val="00B104DE"/>
    <w:rsid w:val="00B257DA"/>
    <w:rsid w:val="00B5627F"/>
    <w:rsid w:val="00B60143"/>
    <w:rsid w:val="00B851DD"/>
    <w:rsid w:val="00B95A00"/>
    <w:rsid w:val="00BA2865"/>
    <w:rsid w:val="00BA38D2"/>
    <w:rsid w:val="00BB427D"/>
    <w:rsid w:val="00BD7EB9"/>
    <w:rsid w:val="00BE7D8F"/>
    <w:rsid w:val="00BF0AE1"/>
    <w:rsid w:val="00C06D76"/>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0FDF"/>
    <w:rsid w:val="00D32E47"/>
    <w:rsid w:val="00D36485"/>
    <w:rsid w:val="00D43B58"/>
    <w:rsid w:val="00D457EE"/>
    <w:rsid w:val="00D46B19"/>
    <w:rsid w:val="00D50A75"/>
    <w:rsid w:val="00D5188C"/>
    <w:rsid w:val="00D5473D"/>
    <w:rsid w:val="00D62D9E"/>
    <w:rsid w:val="00D705FC"/>
    <w:rsid w:val="00D73D13"/>
    <w:rsid w:val="00D91A1C"/>
    <w:rsid w:val="00D92443"/>
    <w:rsid w:val="00DA05EA"/>
    <w:rsid w:val="00DA58A1"/>
    <w:rsid w:val="00DA7BC4"/>
    <w:rsid w:val="00DB27EC"/>
    <w:rsid w:val="00DB4DE5"/>
    <w:rsid w:val="00DB4E19"/>
    <w:rsid w:val="00DE521C"/>
    <w:rsid w:val="00DE6451"/>
    <w:rsid w:val="00DE6E25"/>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87AA8"/>
    <w:rsid w:val="00EA1188"/>
    <w:rsid w:val="00EA6335"/>
    <w:rsid w:val="00EB63DA"/>
    <w:rsid w:val="00EC4948"/>
    <w:rsid w:val="00EC5B77"/>
    <w:rsid w:val="00ED2426"/>
    <w:rsid w:val="00ED39E9"/>
    <w:rsid w:val="00ED72DF"/>
    <w:rsid w:val="00EE5DE2"/>
    <w:rsid w:val="00EF0B84"/>
    <w:rsid w:val="00EF1759"/>
    <w:rsid w:val="00F0274A"/>
    <w:rsid w:val="00F077BA"/>
    <w:rsid w:val="00F167DD"/>
    <w:rsid w:val="00F31467"/>
    <w:rsid w:val="00F31821"/>
    <w:rsid w:val="00F325DC"/>
    <w:rsid w:val="00F432CD"/>
    <w:rsid w:val="00F50D9F"/>
    <w:rsid w:val="00F60211"/>
    <w:rsid w:val="00F64E6A"/>
    <w:rsid w:val="00F810E9"/>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 w:val="00FE7F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paragraph" w:styleId="Zarkazkladnhotextu2">
    <w:name w:val="Body Text Indent 2"/>
    <w:basedOn w:val="Normlny"/>
    <w:link w:val="Zarkazkladnhotextu2Char"/>
    <w:uiPriority w:val="99"/>
    <w:semiHidden/>
    <w:unhideWhenUsed/>
    <w:rsid w:val="00D30FD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D30FDF"/>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0290">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0C035A0-66A4-413D-907D-23E32537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3227</Words>
  <Characters>18399</Characters>
  <Application>Microsoft Office Word</Application>
  <DocSecurity>0</DocSecurity>
  <Lines>153</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Martina Hlavová</cp:lastModifiedBy>
  <cp:revision>3</cp:revision>
  <cp:lastPrinted>2024-05-28T11:53:00Z</cp:lastPrinted>
  <dcterms:created xsi:type="dcterms:W3CDTF">2025-06-19T04:43:00Z</dcterms:created>
  <dcterms:modified xsi:type="dcterms:W3CDTF">2025-06-19T04:44:00Z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